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39A" w:rsidRDefault="00F6539A" w:rsidP="00F6539A">
      <w:r>
        <w:t>Lesson Plan Template                       Rev 10/1/09</w:t>
      </w:r>
      <w:r>
        <w:tab/>
      </w:r>
      <w:r>
        <w:tab/>
      </w:r>
      <w:r>
        <w:tab/>
        <w:t xml:space="preserve">Dr. Thieman  </w:t>
      </w:r>
    </w:p>
    <w:p w:rsidR="00F6539A" w:rsidRDefault="00F6539A" w:rsidP="00F6539A"/>
    <w:p w:rsidR="00F6539A" w:rsidRDefault="00F6539A" w:rsidP="00F6539A">
      <w:proofErr w:type="spellStart"/>
      <w:r>
        <w:t>Name</w:t>
      </w:r>
      <w:proofErr w:type="gramStart"/>
      <w:r>
        <w:t>:_</w:t>
      </w:r>
      <w:proofErr w:type="gramEnd"/>
      <w:r>
        <w:t>_Rob</w:t>
      </w:r>
      <w:proofErr w:type="spellEnd"/>
      <w:r>
        <w:t xml:space="preserve"> </w:t>
      </w:r>
      <w:proofErr w:type="spellStart"/>
      <w:r>
        <w:t>Frenzel</w:t>
      </w:r>
      <w:proofErr w:type="spellEnd"/>
      <w:r>
        <w:t>___________________</w:t>
      </w:r>
      <w:r>
        <w:tab/>
        <w:t>Age/Grade Level___</w:t>
      </w:r>
      <w:r w:rsidR="00661F8A">
        <w:t>11</w:t>
      </w:r>
      <w:r w:rsidR="00661F8A" w:rsidRPr="00661F8A">
        <w:rPr>
          <w:vertAlign w:val="superscript"/>
        </w:rPr>
        <w:t>th</w:t>
      </w:r>
      <w:r w:rsidR="00661F8A">
        <w:t xml:space="preserve"> grade_____</w:t>
      </w:r>
    </w:p>
    <w:p w:rsidR="00F6539A" w:rsidRDefault="00F6539A" w:rsidP="00DD0DE5">
      <w:pPr>
        <w:ind w:left="4320" w:hanging="4320"/>
      </w:pPr>
      <w:r>
        <w:t>Subject Area(s)__U.S. History___________</w:t>
      </w:r>
      <w:r>
        <w:tab/>
      </w:r>
      <w:r w:rsidR="00661F8A">
        <w:tab/>
        <w:t>Unit Title_</w:t>
      </w:r>
      <w:r w:rsidR="00DD0DE5">
        <w:t xml:space="preserve"> </w:t>
      </w:r>
      <w:r w:rsidR="00661F8A">
        <w:t>World War II</w:t>
      </w:r>
      <w:r w:rsidR="00DD0DE5">
        <w:t xml:space="preserve"> and Beyond: The     African </w:t>
      </w:r>
      <w:r w:rsidR="00661F8A">
        <w:t>American Experience</w:t>
      </w:r>
    </w:p>
    <w:p w:rsidR="00F6539A" w:rsidRDefault="00F6539A" w:rsidP="00F6539A">
      <w:r>
        <w:t xml:space="preserve">Lesson </w:t>
      </w:r>
      <w:proofErr w:type="spellStart"/>
      <w:r>
        <w:t>Title_Suburbanization</w:t>
      </w:r>
      <w:proofErr w:type="spellEnd"/>
      <w:r>
        <w:t xml:space="preserve"> and Segregation</w:t>
      </w:r>
      <w:r w:rsidR="00C67E37">
        <w:tab/>
      </w:r>
      <w:r w:rsidR="00C67E37">
        <w:tab/>
        <w:t>Estimated Time__</w:t>
      </w:r>
      <w:r w:rsidR="00DD0DE5">
        <w:t>70 minutes</w:t>
      </w:r>
    </w:p>
    <w:p w:rsidR="00F6539A" w:rsidRDefault="00F22F2B" w:rsidP="00F6539A">
      <w:ins w:id="0" w:author="Gayle Thieman" w:date="2011-08-13T21:18:00Z">
        <w:r>
          <w:t>Well written lesson  See comments below  10/10</w:t>
        </w:r>
      </w:ins>
    </w:p>
    <w:p w:rsidR="00F6539A" w:rsidRPr="00FE2C01" w:rsidRDefault="00F6539A" w:rsidP="00F6539A">
      <w:pPr>
        <w:rPr>
          <w:b/>
        </w:rPr>
      </w:pPr>
      <w:r w:rsidRPr="00FE2C01">
        <w:rPr>
          <w:b/>
        </w:rPr>
        <w:t>Purpose/Rationale for lesson</w:t>
      </w:r>
      <w:r>
        <w:rPr>
          <w:b/>
        </w:rPr>
        <w:t>:</w:t>
      </w:r>
    </w:p>
    <w:p w:rsidR="00F6539A" w:rsidRDefault="00661F8A" w:rsidP="00F6539A">
      <w:r>
        <w:t>Demonstrate the changing nature of where Americans lived after World War II</w:t>
      </w:r>
    </w:p>
    <w:p w:rsidR="00661F8A" w:rsidRDefault="00661F8A" w:rsidP="00F6539A"/>
    <w:p w:rsidR="00F6539A" w:rsidRPr="00FE2C01" w:rsidRDefault="00F6539A" w:rsidP="00F6539A">
      <w:pPr>
        <w:rPr>
          <w:b/>
        </w:rPr>
      </w:pPr>
      <w:r w:rsidRPr="00FE2C01">
        <w:rPr>
          <w:b/>
        </w:rPr>
        <w:t xml:space="preserve">Curriculum Framing Questions:  </w:t>
      </w:r>
    </w:p>
    <w:p w:rsidR="00F6539A" w:rsidRDefault="00F6539A" w:rsidP="00F6539A">
      <w:r>
        <w:tab/>
        <w:t>Essential Question:</w:t>
      </w:r>
      <w:r w:rsidR="00661F8A">
        <w:t xml:space="preserve"> How does war contribute to social change?</w:t>
      </w:r>
    </w:p>
    <w:p w:rsidR="00F6539A" w:rsidRDefault="00F6539A" w:rsidP="00F6539A">
      <w:pPr>
        <w:ind w:firstLine="720"/>
      </w:pPr>
      <w:r>
        <w:t>Unit Question that applies to this lesson:</w:t>
      </w:r>
      <w:r w:rsidR="00661F8A">
        <w:t xml:space="preserve"> How did the return of soldiers from World War II lead to changes in the social fabric?</w:t>
      </w:r>
    </w:p>
    <w:p w:rsidR="00661F8A" w:rsidRDefault="00F6539A" w:rsidP="00661F8A">
      <w:pPr>
        <w:ind w:firstLine="720"/>
      </w:pPr>
      <w:r>
        <w:t>Lesson or Content Question(s):</w:t>
      </w:r>
      <w:r w:rsidR="00661F8A">
        <w:t xml:space="preserve"> Where did Americans choose to live after World War II?  </w:t>
      </w:r>
      <w:r w:rsidR="00DD1AEE">
        <w:t>What barriers did African Americans face in choosing where to live?</w:t>
      </w:r>
      <w:r w:rsidR="00D9227C">
        <w:t xml:space="preserve">  </w:t>
      </w:r>
      <w:r w:rsidR="00052816">
        <w:t>Was racism a factor in where Americans chose to live?</w:t>
      </w:r>
      <w:ins w:id="1" w:author="Gayle Thieman" w:date="2011-08-13T21:01:00Z">
        <w:r w:rsidR="00EC1345">
          <w:t xml:space="preserve"> Significant questions</w:t>
        </w:r>
      </w:ins>
    </w:p>
    <w:p w:rsidR="00F6539A" w:rsidRDefault="00F6539A" w:rsidP="00F6539A"/>
    <w:p w:rsidR="00F6539A" w:rsidRDefault="00F6539A" w:rsidP="00F6539A">
      <w:r w:rsidRPr="00FE2C01">
        <w:rPr>
          <w:b/>
        </w:rPr>
        <w:t>Goal:</w:t>
      </w:r>
      <w:r>
        <w:t xml:space="preserve">  (broad general understanding or skill)</w:t>
      </w:r>
    </w:p>
    <w:p w:rsidR="00F6539A" w:rsidRDefault="00DD1AEE" w:rsidP="00F6539A">
      <w:r>
        <w:t>Develop an understanding of major social changes in American society in the post-World War II period</w:t>
      </w:r>
    </w:p>
    <w:p w:rsidR="00DD1AEE" w:rsidRDefault="00DD1AEE" w:rsidP="00F6539A"/>
    <w:p w:rsidR="00F6539A" w:rsidRDefault="00F6539A" w:rsidP="00F6539A">
      <w:r w:rsidRPr="00FE2C01">
        <w:rPr>
          <w:b/>
        </w:rPr>
        <w:t>Learning Objective</w:t>
      </w:r>
      <w:r>
        <w:rPr>
          <w:b/>
        </w:rPr>
        <w:t>(s)</w:t>
      </w:r>
      <w:r w:rsidRPr="00FE2C01">
        <w:rPr>
          <w:b/>
        </w:rPr>
        <w:t>:</w:t>
      </w:r>
      <w:r>
        <w:t xml:space="preserve">  (behavioral, observable, measureable</w:t>
      </w:r>
      <w:proofErr w:type="gramStart"/>
      <w:r>
        <w:t>)</w:t>
      </w:r>
      <w:ins w:id="2" w:author="Gayle Thieman" w:date="2011-08-13T21:01:00Z">
        <w:r w:rsidR="00EC1345">
          <w:t xml:space="preserve">  Clear</w:t>
        </w:r>
      </w:ins>
      <w:proofErr w:type="gramEnd"/>
    </w:p>
    <w:p w:rsidR="00F6539A" w:rsidRDefault="00E30557" w:rsidP="00F6539A">
      <w:r>
        <w:t>After completing this lesson students should be able to:</w:t>
      </w:r>
    </w:p>
    <w:p w:rsidR="00E30557" w:rsidRDefault="00E30557" w:rsidP="00E30557">
      <w:pPr>
        <w:pStyle w:val="ListParagraph"/>
        <w:numPr>
          <w:ilvl w:val="0"/>
          <w:numId w:val="1"/>
          <w:numberingChange w:id="3" w:author="Gayle Thieman" w:date="2011-08-13T21:01:00Z" w:original=""/>
        </w:numPr>
      </w:pPr>
      <w:r>
        <w:t>Explain the connection between World War II and the growth of suburbs in America</w:t>
      </w:r>
    </w:p>
    <w:p w:rsidR="00E30557" w:rsidRDefault="00E30557" w:rsidP="00E30557">
      <w:pPr>
        <w:pStyle w:val="ListParagraph"/>
        <w:numPr>
          <w:ilvl w:val="0"/>
          <w:numId w:val="1"/>
          <w:numberingChange w:id="4" w:author="Gayle Thieman" w:date="2011-08-13T21:01:00Z" w:original=""/>
        </w:numPr>
      </w:pPr>
      <w:r>
        <w:t>Describe what barriers existed for African Americans looking to buy a house in the suburbs</w:t>
      </w:r>
    </w:p>
    <w:p w:rsidR="00DD0DE5" w:rsidRDefault="00DD0DE5" w:rsidP="00E30557">
      <w:pPr>
        <w:pStyle w:val="ListParagraph"/>
        <w:numPr>
          <w:ilvl w:val="0"/>
          <w:numId w:val="1"/>
          <w:numberingChange w:id="5" w:author="Gayle Thieman" w:date="2011-08-13T21:01:00Z" w:original=""/>
        </w:numPr>
      </w:pPr>
      <w:r>
        <w:t>Compare segregation in suburbs to “Jim Crow” segregation in the South</w:t>
      </w:r>
    </w:p>
    <w:p w:rsidR="00DD0DE5" w:rsidRDefault="00DD0DE5" w:rsidP="00DD0DE5"/>
    <w:p w:rsidR="00F6539A" w:rsidRDefault="00F6539A" w:rsidP="00F6539A">
      <w:r w:rsidRPr="00FE2C01">
        <w:rPr>
          <w:b/>
        </w:rPr>
        <w:t>Curriculum Standard(s):</w:t>
      </w:r>
      <w:r>
        <w:t xml:space="preserve">   state or national that apply to this lesson</w:t>
      </w:r>
    </w:p>
    <w:p w:rsidR="00DD1AEE" w:rsidRPr="00052816" w:rsidRDefault="00DD1AEE" w:rsidP="00DD1AEE">
      <w:pPr>
        <w:autoSpaceDE w:val="0"/>
        <w:autoSpaceDN w:val="0"/>
        <w:adjustRightInd w:val="0"/>
      </w:pPr>
      <w:r w:rsidRPr="00052816">
        <w:t>SS.HS.HS.03 Recognize and interpret continuity and/or change with respect to particular historical</w:t>
      </w:r>
      <w:r w:rsidR="00052816">
        <w:t xml:space="preserve"> </w:t>
      </w:r>
      <w:r w:rsidRPr="00052816">
        <w:t>developments in the 20th century.</w:t>
      </w:r>
    </w:p>
    <w:p w:rsidR="00F6539A" w:rsidRDefault="00F6539A" w:rsidP="00F6539A"/>
    <w:p w:rsidR="00F6539A" w:rsidRDefault="00F6539A" w:rsidP="00DD1AEE">
      <w:pPr>
        <w:tabs>
          <w:tab w:val="left" w:pos="3825"/>
        </w:tabs>
        <w:rPr>
          <w:b/>
        </w:rPr>
      </w:pPr>
      <w:r w:rsidRPr="00FE2C01">
        <w:rPr>
          <w:b/>
        </w:rPr>
        <w:t>Materials Needed:</w:t>
      </w:r>
      <w:r w:rsidR="00DD1AEE">
        <w:rPr>
          <w:b/>
        </w:rPr>
        <w:tab/>
      </w:r>
    </w:p>
    <w:p w:rsidR="00F6539A" w:rsidRDefault="005B339B" w:rsidP="00F6539A">
      <w:r>
        <w:t>--Computer</w:t>
      </w:r>
    </w:p>
    <w:p w:rsidR="005B339B" w:rsidRDefault="005B339B" w:rsidP="00F6539A">
      <w:r>
        <w:t>--Visual projector</w:t>
      </w:r>
    </w:p>
    <w:p w:rsidR="005B339B" w:rsidRDefault="005B339B" w:rsidP="00F6539A">
      <w:r>
        <w:t>--Audio speakers</w:t>
      </w:r>
    </w:p>
    <w:p w:rsidR="005B339B" w:rsidRDefault="005B339B" w:rsidP="00F6539A">
      <w:r>
        <w:t>--Highlighters</w:t>
      </w:r>
    </w:p>
    <w:p w:rsidR="005B339B" w:rsidRDefault="00636586" w:rsidP="00F6539A">
      <w:r>
        <w:t>--Audio clip</w:t>
      </w:r>
      <w:r w:rsidR="005B339B">
        <w:t xml:space="preserve"> “Little Boxes”</w:t>
      </w:r>
    </w:p>
    <w:p w:rsidR="005B339B" w:rsidRDefault="005B339B" w:rsidP="00F6539A">
      <w:r>
        <w:t>--</w:t>
      </w:r>
      <w:r w:rsidR="00636586">
        <w:t>Video clip “1950’s Film on Suburbanization</w:t>
      </w:r>
      <w:proofErr w:type="gramStart"/>
      <w:r w:rsidR="00636586">
        <w:t>”</w:t>
      </w:r>
      <w:ins w:id="6" w:author="Gayle Thieman" w:date="2011-08-13T21:03:00Z">
        <w:r w:rsidR="00EC1345">
          <w:t xml:space="preserve">  Need</w:t>
        </w:r>
        <w:proofErr w:type="gramEnd"/>
        <w:r w:rsidR="00EC1345">
          <w:t xml:space="preserve"> URL</w:t>
        </w:r>
      </w:ins>
    </w:p>
    <w:p w:rsidR="00DD0DE5" w:rsidRDefault="00DD0DE5" w:rsidP="00F6539A">
      <w:r>
        <w:t>--Hand out “</w:t>
      </w:r>
      <w:r w:rsidR="00E0275F">
        <w:t>Population and Race:</w:t>
      </w:r>
      <w:r>
        <w:t xml:space="preserve"> 1950-1970”</w:t>
      </w:r>
    </w:p>
    <w:p w:rsidR="00DD0DE5" w:rsidRDefault="00DD0DE5" w:rsidP="00F6539A">
      <w:r>
        <w:t>--Hand out on Bill Levitt</w:t>
      </w:r>
    </w:p>
    <w:p w:rsidR="00636586" w:rsidRDefault="00636586" w:rsidP="00F6539A">
      <w:r>
        <w:t>--Video clip “Racism in America: Crisis In Levittown, PA Documentary Part 1 (1957)”</w:t>
      </w:r>
      <w:ins w:id="7" w:author="Gayle Thieman" w:date="2011-08-13T21:03:00Z">
        <w:r w:rsidR="00EC1345">
          <w:t xml:space="preserve"> Need URL</w:t>
        </w:r>
      </w:ins>
    </w:p>
    <w:p w:rsidR="005B339B" w:rsidRDefault="005B339B" w:rsidP="00F6539A"/>
    <w:p w:rsidR="00E0275F" w:rsidRDefault="00E0275F" w:rsidP="00F6539A"/>
    <w:p w:rsidR="00E0275F" w:rsidRPr="005B339B" w:rsidRDefault="00E0275F" w:rsidP="00F6539A"/>
    <w:p w:rsidR="00F6539A" w:rsidRPr="00FE2C01" w:rsidRDefault="00F6539A" w:rsidP="00F6539A">
      <w:pPr>
        <w:rPr>
          <w:b/>
        </w:rPr>
      </w:pPr>
      <w:r>
        <w:rPr>
          <w:b/>
        </w:rPr>
        <w:t>Background knowledge or skills students need prior to lesson:</w:t>
      </w:r>
    </w:p>
    <w:p w:rsidR="00F6539A" w:rsidRDefault="00DD1AEE" w:rsidP="00F6539A">
      <w:r>
        <w:t>--The G.I. Bill</w:t>
      </w:r>
      <w:r w:rsidR="006E3D4B">
        <w:t xml:space="preserve"> and its benefits for returning soldiers</w:t>
      </w:r>
    </w:p>
    <w:p w:rsidR="00E30557" w:rsidRDefault="00E30557" w:rsidP="00F6539A">
      <w:r>
        <w:t>--The definition of de jure and de facto segregation</w:t>
      </w:r>
    </w:p>
    <w:p w:rsidR="00DD1AEE" w:rsidRDefault="006E3D4B" w:rsidP="00F6539A">
      <w:r>
        <w:t>--“Jim Crow” laws and de jure segregation in the southern United States</w:t>
      </w:r>
    </w:p>
    <w:p w:rsidR="00052816" w:rsidRDefault="00052816" w:rsidP="00F6539A">
      <w:pPr>
        <w:rPr>
          <w:b/>
        </w:rPr>
      </w:pPr>
    </w:p>
    <w:p w:rsidR="00052816" w:rsidRDefault="00052816" w:rsidP="00F6539A">
      <w:pPr>
        <w:rPr>
          <w:b/>
        </w:rPr>
      </w:pPr>
    </w:p>
    <w:p w:rsidR="00F6539A" w:rsidRDefault="00F6539A" w:rsidP="00F6539A">
      <w:r w:rsidRPr="00FE2C01">
        <w:rPr>
          <w:b/>
        </w:rPr>
        <w:t>Hook or Introduction</w:t>
      </w:r>
      <w:r>
        <w:t xml:space="preserve"> to get students’ attention and get </w:t>
      </w:r>
      <w:r w:rsidR="00E0275F">
        <w:t>them:</w:t>
      </w:r>
    </w:p>
    <w:p w:rsidR="00E30557" w:rsidRDefault="00E30557" w:rsidP="00F6539A">
      <w:r>
        <w:t>At the beginning of the class play clip of the song “Little Boxes”</w:t>
      </w:r>
      <w:r w:rsidR="005B339B">
        <w:t xml:space="preserve"> by Malvina Reynolds (2 minutes).  </w:t>
      </w:r>
      <w:r>
        <w:t xml:space="preserve">Found at </w:t>
      </w:r>
      <w:hyperlink r:id="rId5" w:history="1">
        <w:r w:rsidRPr="006D1554">
          <w:rPr>
            <w:rStyle w:val="Hyperlink"/>
          </w:rPr>
          <w:t>http://www.youtube.com/wa</w:t>
        </w:r>
        <w:r w:rsidRPr="006D1554">
          <w:rPr>
            <w:rStyle w:val="Hyperlink"/>
          </w:rPr>
          <w:t>t</w:t>
        </w:r>
        <w:r w:rsidRPr="006D1554">
          <w:rPr>
            <w:rStyle w:val="Hyperlink"/>
          </w:rPr>
          <w:t>ch?v=2_2lGkEU4Xs</w:t>
        </w:r>
      </w:hyperlink>
      <w:r>
        <w:t>.  Ask students what they think the song is about.  Is it describing something or somewhere specific?</w:t>
      </w:r>
      <w:r w:rsidR="008714F9">
        <w:t xml:space="preserve"> (5 minutes total)</w:t>
      </w:r>
      <w:ins w:id="8" w:author="Gayle Thieman" w:date="2011-08-13T21:04:00Z">
        <w:r w:rsidR="00EC1345">
          <w:t xml:space="preserve">  </w:t>
        </w:r>
        <w:proofErr w:type="gramStart"/>
        <w:r w:rsidR="00EC1345">
          <w:t>Great way to introduce suburbs of the 1950’s.</w:t>
        </w:r>
      </w:ins>
      <w:proofErr w:type="gramEnd"/>
      <w:ins w:id="9" w:author="Gayle Thieman" w:date="2011-08-13T21:05:00Z">
        <w:r w:rsidR="00EC1345">
          <w:t xml:space="preserve">   Help students define “</w:t>
        </w:r>
        <w:proofErr w:type="spellStart"/>
        <w:r w:rsidR="00EC1345">
          <w:t>ticky</w:t>
        </w:r>
        <w:proofErr w:type="spellEnd"/>
        <w:r w:rsidR="00EC1345">
          <w:t xml:space="preserve"> tacky</w:t>
        </w:r>
        <w:proofErr w:type="gramStart"/>
        <w:r w:rsidR="00EC1345">
          <w:t>”  and</w:t>
        </w:r>
        <w:proofErr w:type="gramEnd"/>
        <w:r w:rsidR="00EC1345">
          <w:t xml:space="preserve"> what is an example of </w:t>
        </w:r>
        <w:proofErr w:type="spellStart"/>
        <w:r w:rsidR="00EC1345">
          <w:t>ticky</w:t>
        </w:r>
        <w:proofErr w:type="spellEnd"/>
        <w:r w:rsidR="00EC1345">
          <w:t xml:space="preserve"> tacky today.</w:t>
        </w:r>
      </w:ins>
    </w:p>
    <w:p w:rsidR="00E30557" w:rsidRDefault="00E30557" w:rsidP="00F6539A"/>
    <w:p w:rsidR="00F6539A" w:rsidRDefault="00F6539A" w:rsidP="00F6539A">
      <w:r w:rsidRPr="00FE2C01">
        <w:rPr>
          <w:b/>
        </w:rPr>
        <w:t>Procedures:</w:t>
      </w:r>
      <w:r>
        <w:t xml:space="preserve">  </w:t>
      </w:r>
      <w:ins w:id="10" w:author="Gayle Thieman" w:date="2011-08-13T21:12:00Z">
        <w:r w:rsidR="00EC1345">
          <w:t xml:space="preserve"> Lots of higher order </w:t>
        </w:r>
        <w:proofErr w:type="gramStart"/>
        <w:r w:rsidR="00EC1345">
          <w:t>thinking</w:t>
        </w:r>
      </w:ins>
      <w:ins w:id="11" w:author="Gayle Thieman" w:date="2011-08-13T21:13:00Z">
        <w:r w:rsidR="00F22F2B">
          <w:t xml:space="preserve">  Excellent</w:t>
        </w:r>
        <w:proofErr w:type="gramEnd"/>
        <w:r w:rsidR="00F22F2B">
          <w:t xml:space="preserve"> use of primary source documents</w:t>
        </w:r>
      </w:ins>
    </w:p>
    <w:p w:rsidR="00E30557" w:rsidRDefault="00E30557" w:rsidP="00F6539A">
      <w:r>
        <w:t xml:space="preserve">Step 1: Recap major points of the G.I. Bill.  Teacher will call on students at random and write on the board what benefits were granted to returning G.I.’s.  </w:t>
      </w:r>
      <w:r w:rsidR="00100FAA">
        <w:t>When the students say “housing” or “home loans”, highlight that point.  Ask students where they think the housing was?  Where would millions of returning soldiers go?</w:t>
      </w:r>
      <w:r w:rsidR="007100E4">
        <w:t xml:space="preserve"> (5 minutes)</w:t>
      </w:r>
    </w:p>
    <w:p w:rsidR="00100FAA" w:rsidRDefault="00100FAA" w:rsidP="00F6539A"/>
    <w:p w:rsidR="00100FAA" w:rsidRDefault="00100FAA" w:rsidP="00F6539A">
      <w:r>
        <w:t>Step 2:  Have students take out a piece of paper.  Teacher writes the words “inner city” on the board.  Give students two minutes to list their first impressions that come to mind.  Then have the students pair-share their</w:t>
      </w:r>
      <w:r w:rsidR="008A4E2A">
        <w:t xml:space="preserve"> impressions for two minutes.</w:t>
      </w:r>
      <w:r w:rsidR="007100E4">
        <w:t xml:space="preserve"> (5 minutes total)</w:t>
      </w:r>
    </w:p>
    <w:p w:rsidR="008A4E2A" w:rsidRDefault="008A4E2A" w:rsidP="00F6539A"/>
    <w:p w:rsidR="008A4E2A" w:rsidRDefault="008A4E2A" w:rsidP="00F6539A">
      <w:r>
        <w:t>Step 3:  Teacher writes the word “suburb” on the board.  On the same piece of paper, have students write their first impressions of a suburb (2 minutes).  Have students pair-share their impressions for two minutes.</w:t>
      </w:r>
      <w:r w:rsidR="007100E4">
        <w:t xml:space="preserve"> (5 minutes total)</w:t>
      </w:r>
    </w:p>
    <w:p w:rsidR="008A4E2A" w:rsidRDefault="008A4E2A" w:rsidP="00F6539A"/>
    <w:p w:rsidR="008A4E2A" w:rsidRDefault="008A4E2A" w:rsidP="00F6539A">
      <w:r>
        <w:t>Step 4:  Have students report back to the class on what their impressions were.  Teacher writes impressions for each term on the board under each word.  Teacher explains that suburbs were a relatively recent concept that did not really exist until after World War II</w:t>
      </w:r>
      <w:r w:rsidR="008714F9">
        <w:t xml:space="preserve">. </w:t>
      </w:r>
      <w:r w:rsidR="007100E4">
        <w:t xml:space="preserve"> </w:t>
      </w:r>
      <w:r w:rsidR="0041203F">
        <w:t xml:space="preserve">Teacher will tell students that the millions of returning G.I.’s led to a shortage in housing and that government got involved </w:t>
      </w:r>
      <w:r w:rsidR="00DD0DE5">
        <w:t>through FHA loans,</w:t>
      </w:r>
      <w:r w:rsidR="0041203F">
        <w:t xml:space="preserve"> GI Bill loans to returning soldiers.  Because of the housing shortage, entrepreneurs </w:t>
      </w:r>
      <w:r w:rsidR="00474D77">
        <w:t>like Bill</w:t>
      </w:r>
      <w:r w:rsidR="0041203F">
        <w:t xml:space="preserve"> Levitt and others began to build housing that was well built and affordable on former farmland outside of central cities.  Many Americans could now afford to buy both a house and a car, which made it ok to live further away from the cities where they worked.  The result was that millions of Americans jumped at the chance to own a home in a quiet setting</w:t>
      </w:r>
      <w:r w:rsidR="00474D77">
        <w:t xml:space="preserve"> with a yard instead of a smaller apartment in noisy, crowded cities. </w:t>
      </w:r>
      <w:r w:rsidR="007100E4">
        <w:t>(5 minutes)</w:t>
      </w:r>
    </w:p>
    <w:p w:rsidR="005B339B" w:rsidRDefault="005B339B" w:rsidP="00F6539A"/>
    <w:p w:rsidR="00636586" w:rsidRDefault="005B339B" w:rsidP="00F6539A">
      <w:r>
        <w:t>Step 5:  Show video clip “1950’s Film on Suburbanization”</w:t>
      </w:r>
      <w:r w:rsidR="00636586">
        <w:t>.</w:t>
      </w:r>
      <w:r>
        <w:t xml:space="preserve">  </w:t>
      </w:r>
      <w:r w:rsidR="007100E4">
        <w:t>(</w:t>
      </w:r>
      <w:r>
        <w:t>Film clip lasts about 1 minute</w:t>
      </w:r>
      <w:r w:rsidR="007100E4">
        <w:t>)</w:t>
      </w:r>
      <w:r>
        <w:t xml:space="preserve">.  </w:t>
      </w:r>
      <w:r w:rsidR="00636586">
        <w:t xml:space="preserve">Film can be found at </w:t>
      </w:r>
      <w:hyperlink r:id="rId6" w:history="1">
        <w:r w:rsidR="00636586" w:rsidRPr="006D1554">
          <w:rPr>
            <w:rStyle w:val="Hyperlink"/>
          </w:rPr>
          <w:t>http://www.metacafe.com/watch/1961369/1950_s_film_on_suburbanization_of_american_w_philadelphia/</w:t>
        </w:r>
      </w:hyperlink>
    </w:p>
    <w:p w:rsidR="008A4E2A" w:rsidRDefault="005B339B" w:rsidP="00F6539A">
      <w:r>
        <w:t>Teacher asks students if they notice anything unusual about the film.  If no one brings it up, point out the lack of African Americans in the film.</w:t>
      </w:r>
    </w:p>
    <w:p w:rsidR="005B339B" w:rsidRDefault="005B339B" w:rsidP="00F6539A"/>
    <w:p w:rsidR="00636586" w:rsidRDefault="005B339B" w:rsidP="00F6539A">
      <w:r>
        <w:t>Step 6</w:t>
      </w:r>
      <w:r w:rsidR="008A4E2A">
        <w:t xml:space="preserve">:  </w:t>
      </w:r>
      <w:r w:rsidR="00636586">
        <w:t xml:space="preserve">Break students into groups of four.  </w:t>
      </w:r>
      <w:r w:rsidR="008A4E2A">
        <w:t>Give</w:t>
      </w:r>
      <w:r w:rsidR="00636586">
        <w:t xml:space="preserve"> each group</w:t>
      </w:r>
      <w:r w:rsidR="008A4E2A">
        <w:t xml:space="preserve"> handout “Population by Residence and Race: 1950-1970”</w:t>
      </w:r>
      <w:r>
        <w:t xml:space="preserve">. </w:t>
      </w:r>
      <w:r w:rsidR="00636586">
        <w:t xml:space="preserve">Found at: </w:t>
      </w:r>
      <w:hyperlink r:id="rId7" w:history="1">
        <w:r w:rsidR="00636586" w:rsidRPr="006D1554">
          <w:rPr>
            <w:rStyle w:val="Hyperlink"/>
          </w:rPr>
          <w:t>http://edsitement.neh.gov/sites/default/files/worksheets/suburbia-worksheet.pdf</w:t>
        </w:r>
      </w:hyperlink>
    </w:p>
    <w:p w:rsidR="008A4E2A" w:rsidRDefault="005B339B" w:rsidP="00F6539A">
      <w:r>
        <w:t xml:space="preserve"> Teacher passes out highlighters to each group.  Have</w:t>
      </w:r>
      <w:r w:rsidR="00636586">
        <w:t xml:space="preserve"> each group highlight any trends that they see on the handout.  Give the groups five minutes with the handout.  Teacher will walk around to each group to provide assistan</w:t>
      </w:r>
      <w:r w:rsidR="00F070F1">
        <w:t>ce if necessary.  Pick groups at random to answer the following questions:</w:t>
      </w:r>
    </w:p>
    <w:p w:rsidR="00F070F1" w:rsidRDefault="00F070F1" w:rsidP="00F070F1">
      <w:pPr>
        <w:pStyle w:val="ListParagraph"/>
        <w:numPr>
          <w:ilvl w:val="0"/>
          <w:numId w:val="2"/>
          <w:numberingChange w:id="12" w:author="Gayle Thieman" w:date="2011-08-13T21:01:00Z" w:original=""/>
        </w:numPr>
      </w:pPr>
      <w:r>
        <w:t>How does the population of the central cities change?</w:t>
      </w:r>
    </w:p>
    <w:p w:rsidR="00F070F1" w:rsidRDefault="00F070F1" w:rsidP="00F070F1">
      <w:pPr>
        <w:pStyle w:val="ListParagraph"/>
        <w:numPr>
          <w:ilvl w:val="0"/>
          <w:numId w:val="2"/>
          <w:numberingChange w:id="13" w:author="Gayle Thieman" w:date="2011-08-13T21:01:00Z" w:original=""/>
        </w:numPr>
      </w:pPr>
      <w:r>
        <w:t>How does the population of the outside central cities (suburban) change?</w:t>
      </w:r>
    </w:p>
    <w:p w:rsidR="00F070F1" w:rsidRDefault="00F070F1" w:rsidP="00F070F1">
      <w:pPr>
        <w:pStyle w:val="ListParagraph"/>
        <w:numPr>
          <w:ilvl w:val="0"/>
          <w:numId w:val="2"/>
          <w:numberingChange w:id="14" w:author="Gayle Thieman" w:date="2011-08-13T21:01:00Z" w:original=""/>
        </w:numPr>
      </w:pPr>
      <w:r>
        <w:t>How does the population change of African Americans differ from the population change of whites?</w:t>
      </w:r>
      <w:r w:rsidR="007100E4">
        <w:t xml:space="preserve"> (10 minutes)</w:t>
      </w:r>
    </w:p>
    <w:p w:rsidR="00474D77" w:rsidRDefault="00474D77" w:rsidP="00474D77"/>
    <w:p w:rsidR="00474D77" w:rsidRDefault="00474D77" w:rsidP="00474D77">
      <w:r>
        <w:t xml:space="preserve">Step 7: Teacher will distribute handout on Bill Levitt (See Appendix below). Teacher will have student volunteers read one section at a time. </w:t>
      </w:r>
      <w:r w:rsidR="00E0275F">
        <w:t xml:space="preserve"> When students are done reading, teacher will repeat Levitt’s statement about how 90-95% of his white customers wouldn’t want to buy in a community that sold to blacks.  Ask students “do you think that all white homeowners felt this way or do you think that there were differences of opinion on the matter?” </w:t>
      </w:r>
      <w:r>
        <w:t>(5 minutes)</w:t>
      </w:r>
    </w:p>
    <w:p w:rsidR="00F070F1" w:rsidRDefault="00F070F1" w:rsidP="00F070F1"/>
    <w:p w:rsidR="008714F9" w:rsidRDefault="008714F9" w:rsidP="00F070F1"/>
    <w:p w:rsidR="00F070F1" w:rsidRDefault="00076D4B" w:rsidP="00F070F1">
      <w:r>
        <w:t>Step 8</w:t>
      </w:r>
      <w:r w:rsidR="00F070F1">
        <w:t xml:space="preserve">:  Show film: “Racism in America: Crisis In Levittown, PA Documentary Part 1.  Film is found at </w:t>
      </w:r>
      <w:hyperlink r:id="rId8" w:history="1">
        <w:r w:rsidR="00F070F1" w:rsidRPr="006D1554">
          <w:rPr>
            <w:rStyle w:val="Hyperlink"/>
          </w:rPr>
          <w:t>http://www.youtube.com/watch?v=7ELW9eQAYcY</w:t>
        </w:r>
      </w:hyperlink>
      <w:r w:rsidR="00F070F1">
        <w:t xml:space="preserve">.  Before starting film warn students that the film will contain language that is not considered appropriate by today’s standards but was </w:t>
      </w:r>
      <w:r w:rsidR="00E0275F">
        <w:t>unfortunately</w:t>
      </w:r>
      <w:r w:rsidR="00F070F1">
        <w:t xml:space="preserve"> in </w:t>
      </w:r>
      <w:r w:rsidR="00E0275F">
        <w:t xml:space="preserve">common usage in </w:t>
      </w:r>
      <w:r w:rsidR="00F070F1">
        <w:t>1957.  Stop film at 8:05 when narrator asks “If a Negro can afford what you can afford</w:t>
      </w:r>
      <w:r w:rsidR="00D92724">
        <w:t>, how can you justify your feeling of superiority?”  Ask students to reflect on that question and if it was a motivating factor for whites who wanted to bar the Myers family from living in Levittown.</w:t>
      </w:r>
    </w:p>
    <w:p w:rsidR="00D92724" w:rsidRDefault="00D92724" w:rsidP="00F070F1"/>
    <w:p w:rsidR="00636586" w:rsidRDefault="00076D4B" w:rsidP="00F6539A">
      <w:r>
        <w:t>Step 9</w:t>
      </w:r>
      <w:r w:rsidR="00636586">
        <w:t xml:space="preserve">: </w:t>
      </w:r>
      <w:r w:rsidR="00D92724">
        <w:t xml:space="preserve">Resume film.  Stop film again at 9:09 when the woman says “through bettering themselves, not pushing their way in…”  </w:t>
      </w:r>
      <w:r w:rsidR="00541032">
        <w:t>Teacher asks</w:t>
      </w:r>
      <w:r w:rsidR="00D92724">
        <w:t xml:space="preserve"> the students if they think there are any circumstances in which this woman would be OK with an African American moving into her neighborhood.</w:t>
      </w:r>
      <w:r w:rsidR="00541032">
        <w:t xml:space="preserve">  Ask students if this type of racism still exists?</w:t>
      </w:r>
    </w:p>
    <w:p w:rsidR="00D92724" w:rsidRDefault="00D92724" w:rsidP="00F6539A"/>
    <w:p w:rsidR="00D92724" w:rsidRDefault="00076D4B" w:rsidP="00F6539A">
      <w:r>
        <w:t>Step 10</w:t>
      </w:r>
      <w:r w:rsidR="00D92724">
        <w:t xml:space="preserve">: Resume film. </w:t>
      </w:r>
      <w:r w:rsidR="00541032">
        <w:t>Play until the end</w:t>
      </w:r>
      <w:r w:rsidR="00595B66">
        <w:t>. (Total running time of film and discussion 25 minutes)</w:t>
      </w:r>
    </w:p>
    <w:p w:rsidR="00541032" w:rsidRDefault="00541032" w:rsidP="00F6539A"/>
    <w:p w:rsidR="00541032" w:rsidRDefault="00076D4B" w:rsidP="00F6539A">
      <w:r>
        <w:t>Step 11</w:t>
      </w:r>
      <w:r w:rsidR="00541032">
        <w:t>: Assign homework as detailed below</w:t>
      </w:r>
      <w:r>
        <w:t>.  Teacher will give students a handout with the homework assignment printed on it.</w:t>
      </w:r>
    </w:p>
    <w:p w:rsidR="00F6539A" w:rsidRDefault="00F6539A" w:rsidP="00F6539A"/>
    <w:p w:rsidR="00F6539A" w:rsidRDefault="00F6539A" w:rsidP="00F6539A">
      <w:r w:rsidRPr="00FE2C01">
        <w:rPr>
          <w:b/>
        </w:rPr>
        <w:t>Differentiation/Accommodation</w:t>
      </w:r>
      <w:r>
        <w:t xml:space="preserve"> for diverse learners in your classroom.  </w:t>
      </w:r>
    </w:p>
    <w:p w:rsidR="00BC1996" w:rsidRDefault="002628B5" w:rsidP="00F6539A">
      <w:r>
        <w:t xml:space="preserve">TAG:  </w:t>
      </w:r>
      <w:r w:rsidR="00BC1996">
        <w:t xml:space="preserve">Modified essay question:  If African Americans were barred from living in suburbs like Levittown, what implications might that have for future generations of African Americans. </w:t>
      </w:r>
      <w:r w:rsidR="00DD0DE5">
        <w:t>How might this affect their future prospects for education and employment?</w:t>
      </w:r>
      <w:r w:rsidR="00BC1996">
        <w:t xml:space="preserve"> Consider your impressions of “suburb” and “inner city”.</w:t>
      </w:r>
    </w:p>
    <w:p w:rsidR="002628B5" w:rsidRDefault="002628B5" w:rsidP="00F6539A"/>
    <w:p w:rsidR="00F6539A" w:rsidRPr="002628B5" w:rsidRDefault="002628B5" w:rsidP="00F6539A">
      <w:r>
        <w:t xml:space="preserve">ADHD/IEP: Give a seat in the front of the class.  Give “Population and Race” handout already highlighted. </w:t>
      </w:r>
      <w:r w:rsidR="00DD0DE5">
        <w:t xml:space="preserve">Give handout on Bill Levitt already highlighted.  </w:t>
      </w:r>
      <w:r>
        <w:t xml:space="preserve">Allow student to turn in bullet points of main ideas instead of essay.  Follow any additional instruction in a </w:t>
      </w:r>
      <w:r w:rsidR="00BC1996">
        <w:t>student’s</w:t>
      </w:r>
      <w:r>
        <w:t xml:space="preserve"> IEP</w:t>
      </w:r>
    </w:p>
    <w:p w:rsidR="00F6539A" w:rsidRDefault="00F6539A" w:rsidP="00F6539A"/>
    <w:p w:rsidR="00E0275F" w:rsidRDefault="00E0275F" w:rsidP="00F6539A">
      <w:pPr>
        <w:rPr>
          <w:b/>
        </w:rPr>
      </w:pPr>
    </w:p>
    <w:p w:rsidR="00E0275F" w:rsidRDefault="00E0275F" w:rsidP="00F6539A">
      <w:pPr>
        <w:rPr>
          <w:b/>
        </w:rPr>
      </w:pPr>
    </w:p>
    <w:p w:rsidR="00052816" w:rsidRDefault="00F6539A" w:rsidP="00F6539A">
      <w:r w:rsidRPr="00FE2C01">
        <w:rPr>
          <w:b/>
        </w:rPr>
        <w:t>Closure:</w:t>
      </w:r>
      <w:r>
        <w:t xml:space="preserve">  </w:t>
      </w:r>
    </w:p>
    <w:p w:rsidR="00F6539A" w:rsidRDefault="00076D4B" w:rsidP="00F6539A">
      <w:r>
        <w:t>Teacher will give students two minutes to</w:t>
      </w:r>
      <w:r w:rsidR="00C67E37">
        <w:t xml:space="preserve"> write </w:t>
      </w:r>
      <w:r>
        <w:t>in a personal journal two things</w:t>
      </w:r>
      <w:r w:rsidR="00C67E37">
        <w:t xml:space="preserve"> that they learned as a result of this lesson</w:t>
      </w:r>
      <w:r w:rsidR="00BC1996">
        <w:t xml:space="preserve"> that most interested them</w:t>
      </w:r>
      <w:r w:rsidR="00C67E37">
        <w:t>.</w:t>
      </w:r>
      <w:r>
        <w:t xml:space="preserve">  Teacher will then do a quick whip around the class and have students give one of their examples.</w:t>
      </w:r>
      <w:r w:rsidR="00DD0DE5">
        <w:t xml:space="preserve"> (4 minutes)</w:t>
      </w:r>
      <w:ins w:id="15" w:author="Gayle Thieman" w:date="2011-08-13T21:10:00Z">
        <w:r w:rsidR="00EC1345">
          <w:t xml:space="preserve">  Focus on the lesson objectives in this closure</w:t>
        </w:r>
      </w:ins>
    </w:p>
    <w:p w:rsidR="00C67E37" w:rsidRDefault="00C67E37" w:rsidP="00F6539A"/>
    <w:p w:rsidR="00541032" w:rsidRDefault="00F6539A" w:rsidP="00F6539A">
      <w:r w:rsidRPr="00FE2C01">
        <w:rPr>
          <w:b/>
        </w:rPr>
        <w:t>Assessment and Evaluation of Student Learning:</w:t>
      </w:r>
      <w:r>
        <w:t xml:space="preserve">  </w:t>
      </w:r>
    </w:p>
    <w:p w:rsidR="00E0275F" w:rsidRDefault="006623BB" w:rsidP="00F6539A">
      <w:r>
        <w:t>Homework</w:t>
      </w:r>
      <w:r w:rsidR="00052816">
        <w:t xml:space="preserve"> assignment</w:t>
      </w:r>
      <w:r>
        <w:t>: Students</w:t>
      </w:r>
      <w:r w:rsidR="006E3D4B">
        <w:t xml:space="preserve"> will write a two</w:t>
      </w:r>
      <w:r>
        <w:t xml:space="preserve">-page essay that </w:t>
      </w:r>
      <w:r w:rsidR="00E0275F">
        <w:t>will include</w:t>
      </w:r>
      <w:r>
        <w:t xml:space="preserve"> the </w:t>
      </w:r>
      <w:proofErr w:type="gramStart"/>
      <w:r>
        <w:t>following</w:t>
      </w:r>
      <w:ins w:id="16" w:author="Gayle Thieman" w:date="2011-08-13T21:11:00Z">
        <w:r w:rsidR="00EC1345">
          <w:t xml:space="preserve">  If</w:t>
        </w:r>
        <w:proofErr w:type="gramEnd"/>
        <w:r w:rsidR="00EC1345">
          <w:t xml:space="preserve"> this is typed it should probably be one page if hand written two pages is OK</w:t>
        </w:r>
      </w:ins>
    </w:p>
    <w:p w:rsidR="006E3D4B" w:rsidRDefault="006623BB" w:rsidP="00F6539A">
      <w:r>
        <w:t xml:space="preserve">:  </w:t>
      </w:r>
    </w:p>
    <w:p w:rsidR="006E3D4B" w:rsidRDefault="005713E6" w:rsidP="00F6539A">
      <w:r>
        <w:t xml:space="preserve">1. </w:t>
      </w:r>
      <w:r w:rsidR="00076D4B">
        <w:t>Explain several factors that</w:t>
      </w:r>
      <w:r>
        <w:t xml:space="preserve"> led to many Americans deciding to move</w:t>
      </w:r>
      <w:r w:rsidR="006623BB">
        <w:t xml:space="preserve"> to the suburbs after World War II</w:t>
      </w:r>
      <w:r>
        <w:t xml:space="preserve">?  </w:t>
      </w:r>
    </w:p>
    <w:p w:rsidR="006E3D4B" w:rsidRDefault="005713E6" w:rsidP="00F6539A">
      <w:r>
        <w:t>2. Explain some of the</w:t>
      </w:r>
      <w:r w:rsidR="00B77405">
        <w:t xml:space="preserve"> barriers</w:t>
      </w:r>
      <w:r>
        <w:t xml:space="preserve"> that </w:t>
      </w:r>
      <w:r w:rsidR="00B77405">
        <w:t>prevented African Americans from living in the suburbs?</w:t>
      </w:r>
      <w:r>
        <w:t xml:space="preserve">  Think about these barriers in terms of</w:t>
      </w:r>
      <w:r w:rsidR="006E3D4B">
        <w:t xml:space="preserve"> different types of segregation you’ve learned about.  </w:t>
      </w:r>
    </w:p>
    <w:p w:rsidR="00F6539A" w:rsidRDefault="006E3D4B" w:rsidP="00F6539A">
      <w:r>
        <w:t>3. How did all-white suburbs differ from the “Jim Crow” laws in the South? Was the effect any different?</w:t>
      </w:r>
    </w:p>
    <w:p w:rsidR="00B77405" w:rsidRDefault="00EC1345" w:rsidP="00F6539A">
      <w:ins w:id="17" w:author="Gayle Thieman" w:date="2011-08-13T21:12:00Z">
        <w:r>
          <w:t>Clear Criteria</w:t>
        </w:r>
      </w:ins>
    </w:p>
    <w:p w:rsidR="00B77405" w:rsidRDefault="006E3D4B" w:rsidP="00F6539A">
      <w:r>
        <w:t>A</w:t>
      </w:r>
      <w:r w:rsidR="00076D4B">
        <w:t>n</w:t>
      </w:r>
      <w:r>
        <w:t xml:space="preserve"> excellent</w:t>
      </w:r>
      <w:r w:rsidR="00B77405">
        <w:t xml:space="preserve"> essay will clearly </w:t>
      </w:r>
      <w:r>
        <w:t xml:space="preserve">identify multiple </w:t>
      </w:r>
      <w:r w:rsidR="00B77405">
        <w:t xml:space="preserve">reasons why white Americans flocked to the suburbs after World War II including social status, peaceful place to raise their families, the chance to own their own home, affordable loans through the G.I. bill.  It will also identify barriers to entry for African American families including de facto segregation, </w:t>
      </w:r>
      <w:r>
        <w:t xml:space="preserve">refusal to sell to blacks, </w:t>
      </w:r>
      <w:r w:rsidR="00B77405">
        <w:t>fears of intermarriage</w:t>
      </w:r>
      <w:r>
        <w:t>, desire of whites to live in all-white</w:t>
      </w:r>
      <w:r w:rsidR="00B77405">
        <w:t xml:space="preserve"> neighborhoods.</w:t>
      </w:r>
      <w:r>
        <w:t xml:space="preserve">  It will also recognize the distinction between the de jure segregation in the South and the de f</w:t>
      </w:r>
      <w:r w:rsidR="00076D4B">
        <w:t>acto segregation found in the new</w:t>
      </w:r>
      <w:r>
        <w:t xml:space="preserve"> suburbs</w:t>
      </w:r>
      <w:r w:rsidR="00076D4B">
        <w:t xml:space="preserve"> and note that both systems caused harm to African American families</w:t>
      </w:r>
    </w:p>
    <w:p w:rsidR="00076D4B" w:rsidRDefault="00076D4B" w:rsidP="00F6539A"/>
    <w:p w:rsidR="00076D4B" w:rsidRDefault="00076D4B" w:rsidP="00F6539A">
      <w:r>
        <w:t>A good essay will identify one or two reasons why Americans moved to the suburbs.  It will include one or two barriers that African Americans faced as they attempted to move to the suburbs.  It will correctly identify the different types of segregation faced in the suburbs and the South but may not contain a judgment whether the effect was different</w:t>
      </w:r>
    </w:p>
    <w:p w:rsidR="00B77405" w:rsidRDefault="00076D4B" w:rsidP="00F6539A">
      <w:r>
        <w:t xml:space="preserve"> </w:t>
      </w:r>
    </w:p>
    <w:p w:rsidR="00B77405" w:rsidRDefault="00B77405" w:rsidP="00F6539A">
      <w:r>
        <w:t>A lesser quality essay will not clearly articulate reasons why white Americans chose to live in the suburbs</w:t>
      </w:r>
      <w:r w:rsidR="00C67E37">
        <w:t>, or the factors which made that possible.  It will also fail to identify barriers to entry for African American families</w:t>
      </w:r>
      <w:r w:rsidR="00076D4B">
        <w:t xml:space="preserve"> and fail to differentiate between different types of discrimination faced.</w:t>
      </w:r>
    </w:p>
    <w:p w:rsidR="00DD1AEE" w:rsidRDefault="00DD1AEE"/>
    <w:p w:rsidR="008714F9" w:rsidRDefault="008714F9"/>
    <w:p w:rsidR="00076D4B" w:rsidRDefault="00076D4B" w:rsidP="00474D77">
      <w:pPr>
        <w:jc w:val="center"/>
        <w:rPr>
          <w:b/>
        </w:rPr>
      </w:pPr>
    </w:p>
    <w:p w:rsidR="006E3B19" w:rsidRPr="00474D77" w:rsidRDefault="00474D77" w:rsidP="00474D77">
      <w:pPr>
        <w:jc w:val="center"/>
        <w:rPr>
          <w:b/>
        </w:rPr>
      </w:pPr>
      <w:r>
        <w:rPr>
          <w:b/>
        </w:rPr>
        <w:t>Appendix: Handout on Bill Levitt</w:t>
      </w:r>
    </w:p>
    <w:p w:rsidR="006E3B19" w:rsidRDefault="006E3B19"/>
    <w:p w:rsidR="006E3B19" w:rsidRDefault="006E3B19" w:rsidP="006E3B19">
      <w:pPr>
        <w:spacing w:after="120"/>
        <w:rPr>
          <w:color w:val="000000"/>
        </w:rPr>
      </w:pPr>
      <w:r>
        <w:rPr>
          <w:color w:val="000000"/>
        </w:rPr>
        <w:t xml:space="preserve">Bill Levitt, the designer of Levittown, refused to sell to blacks for almost two decades. He feared that the popularity and the value of </w:t>
      </w:r>
      <w:r w:rsidR="00474D77">
        <w:rPr>
          <w:color w:val="000000"/>
        </w:rPr>
        <w:t>Levittown</w:t>
      </w:r>
      <w:r>
        <w:rPr>
          <w:color w:val="000000"/>
        </w:rPr>
        <w:t xml:space="preserve"> property would be greatly reduced if he sold to blacks. Read and react to Levitt's reasons. Though Levittown is just one example of suburb development in the 1950s, segregation was and is a problem that still exists in suburban America. Some of America's most segregated states are states with large suburban populations (i.e. New Jersey). Through high property values and the covert practice of not selling to minority groups many of these communities practice de facto segregation.</w:t>
      </w:r>
    </w:p>
    <w:p w:rsidR="006E3B19" w:rsidRDefault="006E3B19" w:rsidP="006E3B19">
      <w:pPr>
        <w:spacing w:after="120"/>
        <w:rPr>
          <w:color w:val="000000"/>
        </w:rPr>
      </w:pPr>
      <w:r>
        <w:rPr>
          <w:color w:val="000000"/>
        </w:rPr>
        <w:t>"'Levitt initially would not sell to blacks. 'The Negroes in America,' he said, 'are trying to do in four hundred years what the Jews in the world have not wholly accomplished in six thousand. As a Jew, I have no room in my mind or heart for racial</w:t>
      </w:r>
      <w:r w:rsidR="0041203F">
        <w:rPr>
          <w:color w:val="000000"/>
        </w:rPr>
        <w:t xml:space="preserve"> prejudice</w:t>
      </w:r>
      <w:r>
        <w:rPr>
          <w:color w:val="000000"/>
        </w:rPr>
        <w:t>. But … I have come to know that if we sell one house to a Negro family, then ninety to ninety-five percent of our white customers will not buy into the community. That is their attitude, not ours …. As a company, our position is simply this: we can solve a housing problem, or we can try to solve a racial problem. But we cannot combine the two.'"</w:t>
      </w:r>
    </w:p>
    <w:p w:rsidR="006E3B19" w:rsidRDefault="006E3B19" w:rsidP="006E3B19">
      <w:pPr>
        <w:spacing w:after="120"/>
        <w:rPr>
          <w:color w:val="000000"/>
          <w:sz w:val="15"/>
          <w:szCs w:val="15"/>
        </w:rPr>
      </w:pPr>
      <w:r>
        <w:rPr>
          <w:color w:val="000000"/>
          <w:sz w:val="15"/>
          <w:szCs w:val="15"/>
        </w:rPr>
        <w:t xml:space="preserve">(Rosenbaum, Ron. "The House that Levitt Built." </w:t>
      </w:r>
      <w:r>
        <w:rPr>
          <w:color w:val="000000"/>
          <w:sz w:val="15"/>
          <w:szCs w:val="15"/>
          <w:u w:val="single"/>
        </w:rPr>
        <w:t>Esquire</w:t>
      </w:r>
      <w:r>
        <w:rPr>
          <w:color w:val="000000"/>
          <w:sz w:val="15"/>
          <w:szCs w:val="15"/>
        </w:rPr>
        <w:t xml:space="preserve"> December 1983: 391)</w:t>
      </w:r>
    </w:p>
    <w:p w:rsidR="006E3B19" w:rsidRDefault="006E3B19" w:rsidP="006E3B19">
      <w:pPr>
        <w:spacing w:after="120"/>
        <w:rPr>
          <w:color w:val="000000"/>
        </w:rPr>
      </w:pPr>
      <w:r>
        <w:rPr>
          <w:color w:val="000000"/>
        </w:rPr>
        <w:t xml:space="preserve">"A suit by the National Association for the Advancement of Colored People against the Federal mortgaging agencies involved, filed in behalf of six Negroes prevented from buying homes in Levittown, Pennsylvania, was dismissed by the Philadelphia Federal District Court in March 1955. The court ruled that neither the Federal Housing Administration nor the Veterans Administration, although guaranteeing the mortgages, had been charged by Congress with the duty of preventing </w:t>
      </w:r>
      <w:r w:rsidR="0041203F">
        <w:rPr>
          <w:color w:val="000000"/>
        </w:rPr>
        <w:t xml:space="preserve">discrimination </w:t>
      </w:r>
      <w:r>
        <w:rPr>
          <w:color w:val="000000"/>
        </w:rPr>
        <w:t>in home sales."</w:t>
      </w:r>
    </w:p>
    <w:p w:rsidR="006E3B19" w:rsidRDefault="006E3B19" w:rsidP="006E3B19">
      <w:pPr>
        <w:spacing w:after="120"/>
        <w:rPr>
          <w:color w:val="000000"/>
          <w:sz w:val="15"/>
          <w:szCs w:val="15"/>
        </w:rPr>
      </w:pPr>
      <w:r>
        <w:rPr>
          <w:color w:val="000000"/>
          <w:sz w:val="15"/>
          <w:szCs w:val="15"/>
        </w:rPr>
        <w:t xml:space="preserve">(Lander, Marjorie Dent ed. </w:t>
      </w:r>
      <w:r>
        <w:rPr>
          <w:color w:val="000000"/>
          <w:sz w:val="15"/>
          <w:szCs w:val="15"/>
          <w:u w:val="single"/>
        </w:rPr>
        <w:t>Current Biography 1956.</w:t>
      </w:r>
      <w:r>
        <w:rPr>
          <w:color w:val="000000"/>
          <w:sz w:val="15"/>
          <w:szCs w:val="15"/>
        </w:rPr>
        <w:t xml:space="preserve"> New York, NYC: H.W. Wilson &amp; Co., 1956. Page 375.)</w:t>
      </w:r>
    </w:p>
    <w:p w:rsidR="006E3B19" w:rsidRDefault="006E3B19" w:rsidP="006E3B19">
      <w:pPr>
        <w:spacing w:after="120"/>
        <w:rPr>
          <w:color w:val="000000"/>
        </w:rPr>
      </w:pPr>
      <w:r>
        <w:rPr>
          <w:color w:val="000000"/>
        </w:rPr>
        <w:t>Levitt finally decided to desegregate in late 1959 when the State Court of Pennsylvania threatened to hold public hearings about the issue. Fearful of the negative press, Levitt promised to desegregate in order to avoid the bad press.</w:t>
      </w:r>
    </w:p>
    <w:p w:rsidR="006E3B19" w:rsidRDefault="006E3B19" w:rsidP="006E3B19">
      <w:pPr>
        <w:spacing w:after="120"/>
        <w:rPr>
          <w:color w:val="000000"/>
          <w:sz w:val="15"/>
          <w:szCs w:val="15"/>
        </w:rPr>
      </w:pPr>
      <w:r>
        <w:rPr>
          <w:color w:val="000000"/>
          <w:sz w:val="15"/>
          <w:szCs w:val="15"/>
        </w:rPr>
        <w:t>(</w:t>
      </w:r>
      <w:proofErr w:type="spellStart"/>
      <w:r>
        <w:rPr>
          <w:color w:val="000000"/>
          <w:sz w:val="15"/>
          <w:szCs w:val="15"/>
        </w:rPr>
        <w:t>Gans</w:t>
      </w:r>
      <w:proofErr w:type="spellEnd"/>
      <w:r>
        <w:rPr>
          <w:color w:val="000000"/>
          <w:sz w:val="15"/>
          <w:szCs w:val="15"/>
        </w:rPr>
        <w:t xml:space="preserve">, Herbert J. </w:t>
      </w:r>
      <w:r>
        <w:rPr>
          <w:color w:val="000000"/>
          <w:sz w:val="15"/>
          <w:szCs w:val="15"/>
          <w:u w:val="single"/>
        </w:rPr>
        <w:t xml:space="preserve">The </w:t>
      </w:r>
      <w:proofErr w:type="spellStart"/>
      <w:r>
        <w:rPr>
          <w:color w:val="000000"/>
          <w:sz w:val="15"/>
          <w:szCs w:val="15"/>
          <w:u w:val="single"/>
        </w:rPr>
        <w:t>Levittowners</w:t>
      </w:r>
      <w:proofErr w:type="spellEnd"/>
      <w:r>
        <w:rPr>
          <w:color w:val="000000"/>
          <w:sz w:val="15"/>
          <w:szCs w:val="15"/>
          <w:u w:val="single"/>
        </w:rPr>
        <w:t xml:space="preserve"> Ways of Life and Politics in a New Suburban Community.</w:t>
      </w:r>
      <w:r>
        <w:rPr>
          <w:color w:val="000000"/>
          <w:sz w:val="15"/>
          <w:szCs w:val="15"/>
        </w:rPr>
        <w:t xml:space="preserve"> New York, NY: Pantheon Books</w:t>
      </w:r>
      <w:proofErr w:type="gramStart"/>
      <w:r>
        <w:rPr>
          <w:color w:val="000000"/>
          <w:sz w:val="15"/>
          <w:szCs w:val="15"/>
        </w:rPr>
        <w:t>.,</w:t>
      </w:r>
      <w:proofErr w:type="gramEnd"/>
      <w:r>
        <w:rPr>
          <w:color w:val="000000"/>
          <w:sz w:val="15"/>
          <w:szCs w:val="15"/>
        </w:rPr>
        <w:t xml:space="preserve"> 1967. </w:t>
      </w:r>
      <w:proofErr w:type="gramStart"/>
      <w:r>
        <w:rPr>
          <w:color w:val="000000"/>
          <w:sz w:val="15"/>
          <w:szCs w:val="15"/>
        </w:rPr>
        <w:t>page</w:t>
      </w:r>
      <w:proofErr w:type="gramEnd"/>
      <w:r>
        <w:rPr>
          <w:color w:val="000000"/>
          <w:sz w:val="15"/>
          <w:szCs w:val="15"/>
        </w:rPr>
        <w:t xml:space="preserve"> 55.)</w:t>
      </w:r>
    </w:p>
    <w:p w:rsidR="008714F9" w:rsidRDefault="008714F9"/>
    <w:p w:rsidR="00474D77" w:rsidRDefault="00474D77">
      <w:r>
        <w:t xml:space="preserve">Full article found at: </w:t>
      </w:r>
      <w:hyperlink r:id="rId9" w:history="1">
        <w:r w:rsidRPr="00FE617C">
          <w:rPr>
            <w:rStyle w:val="Hyperlink"/>
          </w:rPr>
          <w:t>http://www.njdigitalhighway.org/enj/lessons/suburban_nj/?part=race_and_gender</w:t>
        </w:r>
      </w:hyperlink>
    </w:p>
    <w:p w:rsidR="00474D77" w:rsidRDefault="00474D77"/>
    <w:sectPr w:rsidR="00474D77" w:rsidSect="00AB71D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72280"/>
    <w:multiLevelType w:val="hybridMultilevel"/>
    <w:tmpl w:val="6C56A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D2552"/>
    <w:multiLevelType w:val="hybridMultilevel"/>
    <w:tmpl w:val="0624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F6539A"/>
    <w:rsid w:val="00052816"/>
    <w:rsid w:val="00076D4B"/>
    <w:rsid w:val="00100FAA"/>
    <w:rsid w:val="002628B5"/>
    <w:rsid w:val="0041203F"/>
    <w:rsid w:val="00474D77"/>
    <w:rsid w:val="00541032"/>
    <w:rsid w:val="005713E6"/>
    <w:rsid w:val="00595B66"/>
    <w:rsid w:val="005B339B"/>
    <w:rsid w:val="00636586"/>
    <w:rsid w:val="00661F8A"/>
    <w:rsid w:val="006623BB"/>
    <w:rsid w:val="006E3B19"/>
    <w:rsid w:val="006E3D4B"/>
    <w:rsid w:val="007100E4"/>
    <w:rsid w:val="00835D01"/>
    <w:rsid w:val="008714F9"/>
    <w:rsid w:val="008A4E2A"/>
    <w:rsid w:val="00922D4C"/>
    <w:rsid w:val="00A92059"/>
    <w:rsid w:val="00A942BF"/>
    <w:rsid w:val="00AB71D9"/>
    <w:rsid w:val="00B77405"/>
    <w:rsid w:val="00BC1996"/>
    <w:rsid w:val="00C24818"/>
    <w:rsid w:val="00C67E37"/>
    <w:rsid w:val="00D9227C"/>
    <w:rsid w:val="00D92724"/>
    <w:rsid w:val="00DD0DE5"/>
    <w:rsid w:val="00DD1AEE"/>
    <w:rsid w:val="00E0275F"/>
    <w:rsid w:val="00E30557"/>
    <w:rsid w:val="00EC1345"/>
    <w:rsid w:val="00F070F1"/>
    <w:rsid w:val="00F22F2B"/>
    <w:rsid w:val="00F6539A"/>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3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30557"/>
    <w:pPr>
      <w:ind w:left="720"/>
      <w:contextualSpacing/>
    </w:pPr>
  </w:style>
  <w:style w:type="character" w:styleId="Hyperlink">
    <w:name w:val="Hyperlink"/>
    <w:basedOn w:val="DefaultParagraphFont"/>
    <w:uiPriority w:val="99"/>
    <w:unhideWhenUsed/>
    <w:rsid w:val="00E30557"/>
    <w:rPr>
      <w:color w:val="0000FF" w:themeColor="hyperlink"/>
      <w:u w:val="single"/>
    </w:rPr>
  </w:style>
  <w:style w:type="character" w:customStyle="1" w:styleId="ilad1">
    <w:name w:val="il_ad1"/>
    <w:basedOn w:val="DefaultParagraphFont"/>
    <w:rsid w:val="008714F9"/>
    <w:rPr>
      <w:vanish w:val="0"/>
      <w:webHidden w:val="0"/>
      <w:color w:val="E47F13"/>
      <w:u w:val="single"/>
      <w:specVanish w:val="0"/>
    </w:rPr>
  </w:style>
  <w:style w:type="character" w:customStyle="1" w:styleId="highlight1">
    <w:name w:val="highlight1"/>
    <w:basedOn w:val="DefaultParagraphFont"/>
    <w:rsid w:val="006E3B19"/>
    <w:rPr>
      <w:shd w:val="clear" w:color="auto" w:fill="DFEAF1"/>
    </w:rPr>
  </w:style>
  <w:style w:type="character" w:styleId="FollowedHyperlink">
    <w:name w:val="FollowedHyperlink"/>
    <w:basedOn w:val="DefaultParagraphFont"/>
    <w:uiPriority w:val="99"/>
    <w:semiHidden/>
    <w:unhideWhenUsed/>
    <w:rsid w:val="00EC134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40275664">
      <w:bodyDiv w:val="1"/>
      <w:marLeft w:val="0"/>
      <w:marRight w:val="0"/>
      <w:marTop w:val="0"/>
      <w:marBottom w:val="0"/>
      <w:divBdr>
        <w:top w:val="none" w:sz="0" w:space="0" w:color="auto"/>
        <w:left w:val="none" w:sz="0" w:space="0" w:color="auto"/>
        <w:bottom w:val="none" w:sz="0" w:space="0" w:color="auto"/>
        <w:right w:val="none" w:sz="0" w:space="0" w:color="auto"/>
      </w:divBdr>
      <w:divsChild>
        <w:div w:id="708340247">
          <w:marLeft w:val="0"/>
          <w:marRight w:val="0"/>
          <w:marTop w:val="0"/>
          <w:marBottom w:val="0"/>
          <w:divBdr>
            <w:top w:val="none" w:sz="0" w:space="0" w:color="auto"/>
            <w:left w:val="none" w:sz="0" w:space="0" w:color="auto"/>
            <w:bottom w:val="none" w:sz="0" w:space="0" w:color="auto"/>
            <w:right w:val="none" w:sz="0" w:space="0" w:color="auto"/>
          </w:divBdr>
        </w:div>
      </w:divsChild>
    </w:div>
    <w:div w:id="581254294">
      <w:bodyDiv w:val="1"/>
      <w:marLeft w:val="0"/>
      <w:marRight w:val="0"/>
      <w:marTop w:val="0"/>
      <w:marBottom w:val="0"/>
      <w:divBdr>
        <w:top w:val="none" w:sz="0" w:space="0" w:color="auto"/>
        <w:left w:val="none" w:sz="0" w:space="0" w:color="auto"/>
        <w:bottom w:val="none" w:sz="0" w:space="0" w:color="auto"/>
        <w:right w:val="none" w:sz="0" w:space="0" w:color="auto"/>
      </w:divBdr>
      <w:divsChild>
        <w:div w:id="846988856">
          <w:marLeft w:val="0"/>
          <w:marRight w:val="0"/>
          <w:marTop w:val="0"/>
          <w:marBottom w:val="0"/>
          <w:divBdr>
            <w:top w:val="none" w:sz="0" w:space="0" w:color="auto"/>
            <w:left w:val="none" w:sz="0" w:space="0" w:color="auto"/>
            <w:bottom w:val="none" w:sz="0" w:space="0" w:color="auto"/>
            <w:right w:val="none" w:sz="0" w:space="0" w:color="auto"/>
          </w:divBdr>
        </w:div>
      </w:divsChild>
    </w:div>
    <w:div w:id="1046954135">
      <w:bodyDiv w:val="1"/>
      <w:marLeft w:val="0"/>
      <w:marRight w:val="0"/>
      <w:marTop w:val="0"/>
      <w:marBottom w:val="0"/>
      <w:divBdr>
        <w:top w:val="none" w:sz="0" w:space="0" w:color="auto"/>
        <w:left w:val="none" w:sz="0" w:space="0" w:color="auto"/>
        <w:bottom w:val="none" w:sz="0" w:space="0" w:color="auto"/>
        <w:right w:val="none" w:sz="0" w:space="0" w:color="auto"/>
      </w:divBdr>
      <w:divsChild>
        <w:div w:id="161631232">
          <w:marLeft w:val="0"/>
          <w:marRight w:val="0"/>
          <w:marTop w:val="0"/>
          <w:marBottom w:val="0"/>
          <w:divBdr>
            <w:top w:val="none" w:sz="0" w:space="0" w:color="auto"/>
            <w:left w:val="none" w:sz="0" w:space="0" w:color="auto"/>
            <w:bottom w:val="none" w:sz="0" w:space="0" w:color="auto"/>
            <w:right w:val="none" w:sz="0" w:space="0" w:color="auto"/>
          </w:divBdr>
        </w:div>
      </w:divsChild>
    </w:div>
    <w:div w:id="1426685934">
      <w:bodyDiv w:val="1"/>
      <w:marLeft w:val="0"/>
      <w:marRight w:val="0"/>
      <w:marTop w:val="0"/>
      <w:marBottom w:val="0"/>
      <w:divBdr>
        <w:top w:val="none" w:sz="0" w:space="0" w:color="auto"/>
        <w:left w:val="none" w:sz="0" w:space="0" w:color="auto"/>
        <w:bottom w:val="none" w:sz="0" w:space="0" w:color="auto"/>
        <w:right w:val="none" w:sz="0" w:space="0" w:color="auto"/>
      </w:divBdr>
      <w:divsChild>
        <w:div w:id="1586917059">
          <w:marLeft w:val="0"/>
          <w:marRight w:val="0"/>
          <w:marTop w:val="0"/>
          <w:marBottom w:val="100"/>
          <w:divBdr>
            <w:top w:val="single" w:sz="6" w:space="0" w:color="000000"/>
            <w:left w:val="single" w:sz="6" w:space="0" w:color="000000"/>
            <w:bottom w:val="single" w:sz="6" w:space="0" w:color="000000"/>
            <w:right w:val="single" w:sz="6" w:space="0" w:color="000000"/>
          </w:divBdr>
          <w:divsChild>
            <w:div w:id="831792418">
              <w:marLeft w:val="0"/>
              <w:marRight w:val="0"/>
              <w:marTop w:val="150"/>
              <w:marBottom w:val="0"/>
              <w:divBdr>
                <w:top w:val="none" w:sz="0" w:space="0" w:color="auto"/>
                <w:left w:val="none" w:sz="0" w:space="0" w:color="auto"/>
                <w:bottom w:val="none" w:sz="0" w:space="0" w:color="auto"/>
                <w:right w:val="none" w:sz="0" w:space="0" w:color="auto"/>
              </w:divBdr>
            </w:div>
            <w:div w:id="161774307">
              <w:marLeft w:val="0"/>
              <w:marRight w:val="0"/>
              <w:marTop w:val="150"/>
              <w:marBottom w:val="0"/>
              <w:divBdr>
                <w:top w:val="none" w:sz="0" w:space="0" w:color="auto"/>
                <w:left w:val="none" w:sz="0" w:space="0" w:color="auto"/>
                <w:bottom w:val="none" w:sz="0" w:space="0" w:color="auto"/>
                <w:right w:val="none" w:sz="0" w:space="0" w:color="auto"/>
              </w:divBdr>
            </w:div>
            <w:div w:id="210844463">
              <w:marLeft w:val="0"/>
              <w:marRight w:val="0"/>
              <w:marTop w:val="0"/>
              <w:marBottom w:val="0"/>
              <w:divBdr>
                <w:top w:val="none" w:sz="0" w:space="0" w:color="auto"/>
                <w:left w:val="none" w:sz="0" w:space="0" w:color="auto"/>
                <w:bottom w:val="none" w:sz="0" w:space="0" w:color="auto"/>
                <w:right w:val="none" w:sz="0" w:space="0" w:color="auto"/>
              </w:divBdr>
            </w:div>
            <w:div w:id="383256294">
              <w:marLeft w:val="0"/>
              <w:marRight w:val="0"/>
              <w:marTop w:val="150"/>
              <w:marBottom w:val="0"/>
              <w:divBdr>
                <w:top w:val="none" w:sz="0" w:space="0" w:color="auto"/>
                <w:left w:val="none" w:sz="0" w:space="0" w:color="auto"/>
                <w:bottom w:val="none" w:sz="0" w:space="0" w:color="auto"/>
                <w:right w:val="none" w:sz="0" w:space="0" w:color="auto"/>
              </w:divBdr>
            </w:div>
            <w:div w:id="831607919">
              <w:marLeft w:val="0"/>
              <w:marRight w:val="0"/>
              <w:marTop w:val="0"/>
              <w:marBottom w:val="0"/>
              <w:divBdr>
                <w:top w:val="none" w:sz="0" w:space="0" w:color="auto"/>
                <w:left w:val="none" w:sz="0" w:space="0" w:color="auto"/>
                <w:bottom w:val="none" w:sz="0" w:space="0" w:color="auto"/>
                <w:right w:val="none" w:sz="0" w:space="0" w:color="auto"/>
              </w:divBdr>
            </w:div>
            <w:div w:id="1311398135">
              <w:marLeft w:val="0"/>
              <w:marRight w:val="0"/>
              <w:marTop w:val="150"/>
              <w:marBottom w:val="0"/>
              <w:divBdr>
                <w:top w:val="none" w:sz="0" w:space="0" w:color="auto"/>
                <w:left w:val="none" w:sz="0" w:space="0" w:color="auto"/>
                <w:bottom w:val="none" w:sz="0" w:space="0" w:color="auto"/>
                <w:right w:val="none" w:sz="0" w:space="0" w:color="auto"/>
              </w:divBdr>
            </w:div>
            <w:div w:id="40792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143925">
      <w:bodyDiv w:val="1"/>
      <w:marLeft w:val="0"/>
      <w:marRight w:val="0"/>
      <w:marTop w:val="0"/>
      <w:marBottom w:val="0"/>
      <w:divBdr>
        <w:top w:val="none" w:sz="0" w:space="0" w:color="auto"/>
        <w:left w:val="none" w:sz="0" w:space="0" w:color="auto"/>
        <w:bottom w:val="none" w:sz="0" w:space="0" w:color="auto"/>
        <w:right w:val="none" w:sz="0" w:space="0" w:color="auto"/>
      </w:divBdr>
      <w:divsChild>
        <w:div w:id="324365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7ELW9eQAYcY"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www.youtube.com/watch?v=2_2lGkEU4Xs" TargetMode="External"/><Relationship Id="rId7" Type="http://schemas.openxmlformats.org/officeDocument/2006/relationships/hyperlink" Target="http://edsitement.neh.gov/sites/default/files/worksheets/suburbia-worksheet.pdf"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www.njdigitalhighway.org/enj/lessons/suburban_nj/?part=race_and_gender" TargetMode="External"/><Relationship Id="rId3" Type="http://schemas.openxmlformats.org/officeDocument/2006/relationships/settings" Target="settings.xml"/><Relationship Id="rId6" Type="http://schemas.openxmlformats.org/officeDocument/2006/relationships/hyperlink" Target="http://www.metacafe.com/watch/1961369/1950_s_film_on_suburbanization_of_american_w_philadelph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1885</Words>
  <Characters>10745</Characters>
  <Application>Microsoft Macintosh Word</Application>
  <DocSecurity>0</DocSecurity>
  <Lines>89</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Gayle Thieman</cp:lastModifiedBy>
  <cp:revision>2</cp:revision>
  <cp:lastPrinted>2011-08-11T04:54:00Z</cp:lastPrinted>
  <dcterms:created xsi:type="dcterms:W3CDTF">2011-08-14T04:18:00Z</dcterms:created>
  <dcterms:modified xsi:type="dcterms:W3CDTF">2011-08-14T04:18:00Z</dcterms:modified>
</cp:coreProperties>
</file>